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"/>
        <w:gridCol w:w="1027"/>
        <w:gridCol w:w="30"/>
        <w:gridCol w:w="1107"/>
        <w:gridCol w:w="30"/>
        <w:gridCol w:w="2842"/>
        <w:gridCol w:w="30"/>
        <w:gridCol w:w="4452"/>
        <w:gridCol w:w="97"/>
        <w:gridCol w:w="390"/>
      </w:tblGrid>
      <w:tr w:rsidR="00C80CA4" w:rsidRPr="00C80CA4" w:rsidTr="00C80CA4">
        <w:trPr>
          <w:gridAfter w:val="1"/>
          <w:wAfter w:w="345" w:type="dxa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Adjectives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Describing word usually connected to a noun, add emphasis.</w:t>
            </w:r>
          </w:p>
        </w:tc>
        <w:tc>
          <w:tcPr>
            <w:tcW w:w="375" w:type="dxa"/>
            <w:gridSpan w:val="2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80CA4" w:rsidRPr="00C80CA4" w:rsidTr="00C80CA4">
        <w:trPr>
          <w:gridBefore w:val="1"/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Alliteration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Repeating and playing upon the same letter. Adds emphasis and reinforces meaning, often used to create highly emotive language.</w:t>
            </w:r>
          </w:p>
        </w:tc>
        <w:tc>
          <w:tcPr>
            <w:tcW w:w="375" w:type="dxa"/>
            <w:gridSpan w:val="2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C80CA4" w:rsidRPr="00C80CA4" w:rsidRDefault="00C80CA4" w:rsidP="00C80C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1094"/>
        <w:gridCol w:w="70"/>
        <w:gridCol w:w="30"/>
        <w:gridCol w:w="67"/>
        <w:gridCol w:w="7949"/>
        <w:gridCol w:w="420"/>
      </w:tblGrid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Anecdote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 short account or story of an entertaining incident. Usually makes the reader sympathetic and receptive to the point.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Association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Words that create meaning beyond the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litteral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word. Suggests or influences the reader to respond in a certain way.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C80CA4" w:rsidRPr="00C80CA4" w:rsidRDefault="00C80CA4" w:rsidP="00C80C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1288"/>
        <w:gridCol w:w="129"/>
        <w:gridCol w:w="30"/>
        <w:gridCol w:w="67"/>
        <w:gridCol w:w="7696"/>
        <w:gridCol w:w="420"/>
      </w:tblGrid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Attacks/Praise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The writer attacks or praises an opponent or idea. This shows the writers contention and place the reader in agreement with the writer.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Bias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One sidedness in presentation of view/opinion. Can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subjectivly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influence the reader by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intentionly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only presenting one side of the argument.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C80CA4" w:rsidRPr="00C80CA4" w:rsidRDefault="00C80CA4" w:rsidP="00C80C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2517"/>
        <w:gridCol w:w="149"/>
        <w:gridCol w:w="30"/>
        <w:gridCol w:w="66"/>
        <w:gridCol w:w="6448"/>
        <w:gridCol w:w="420"/>
      </w:tblGrid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Cliches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Worn-out, over used expressions. Are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farmiliar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to the reader therefore can offer a shortcut to the </w:t>
            </w:r>
            <w:proofErr w:type="gram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meaning.</w:t>
            </w:r>
            <w:proofErr w:type="gramEnd"/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Colourful words and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discriptive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language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Words that are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hightened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, vivid, full of interest. Produce a picture and or an emotion which engages the reader by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grabing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their attention.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C80CA4" w:rsidRPr="00C80CA4" w:rsidRDefault="00C80CA4" w:rsidP="00C80C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1634"/>
        <w:gridCol w:w="69"/>
        <w:gridCol w:w="30"/>
        <w:gridCol w:w="67"/>
        <w:gridCol w:w="7410"/>
        <w:gridCol w:w="420"/>
      </w:tblGrid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Connotations of words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Implied meanings of words, meanings or associations that words carry beyond their literal meanings. Through careful choice of words different effects are gained and different responses.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Emotional appeals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When the reader plays on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peoples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emotions such as fears, insecurities, hopes and things that are valued. This can manipulate the reader to take notice of an issue by triggering an emotional response.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C80CA4" w:rsidRPr="00C80CA4" w:rsidRDefault="00C80CA4" w:rsidP="00C80C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1268"/>
        <w:gridCol w:w="78"/>
        <w:gridCol w:w="30"/>
        <w:gridCol w:w="66"/>
        <w:gridCol w:w="7768"/>
        <w:gridCol w:w="420"/>
      </w:tblGrid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Emotive Language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The deliberate use of strong emotive words to play on readers' feelings. This evokes a strong emotional response in order to force agreement from the reader. Such strong language is used to manipulate the </w:t>
            </w:r>
            <w:proofErr w:type="gram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readers</w:t>
            </w:r>
            <w:proofErr w:type="gram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point of view.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Evidence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Information, facts or statements used to support the writers point of view. Add weight to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backup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the </w:t>
            </w:r>
            <w:proofErr w:type="gram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readers</w:t>
            </w:r>
            <w:proofErr w:type="gram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point of view.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C80CA4" w:rsidRPr="00C80CA4" w:rsidRDefault="00C80CA4" w:rsidP="00C80C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2303"/>
        <w:gridCol w:w="87"/>
        <w:gridCol w:w="30"/>
        <w:gridCol w:w="70"/>
        <w:gridCol w:w="6720"/>
        <w:gridCol w:w="420"/>
      </w:tblGrid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Exaggeration/Hyperbole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Overstatment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, magnifying the importance. Exaggeration makes a point dramatic to reinforce it. It gains attention and can arouse strong or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extream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emotional response.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Generalisation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A general statement that states that the case being discussed is true for a majority of people. This can appeal to our general sense of what is true and so sound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authorative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may pick up on prejudices in the reader and seem convincing.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C80CA4" w:rsidRPr="00C80CA4" w:rsidRDefault="00C80CA4" w:rsidP="00C80C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1326"/>
        <w:gridCol w:w="114"/>
        <w:gridCol w:w="30"/>
        <w:gridCol w:w="68"/>
        <w:gridCol w:w="7671"/>
        <w:gridCol w:w="420"/>
      </w:tblGrid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Inclusive Language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Includes the reader by assuming that we all agree or disagree. Engages the reader and may gain sympathy or persuade the reader to reject an idea or individual.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Irony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Implied or intended meaning is different, often the opposite from the literal meaning. A powerful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deviced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that can be effective in humiliating the opponent, makes the point obviously.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C80CA4" w:rsidRPr="00C80CA4" w:rsidRDefault="00C80CA4" w:rsidP="00C80C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1365"/>
        <w:gridCol w:w="80"/>
        <w:gridCol w:w="30"/>
        <w:gridCol w:w="66"/>
        <w:gridCol w:w="7670"/>
        <w:gridCol w:w="420"/>
      </w:tblGrid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Loaded Language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Words that re 'loaded' with associations. This is a shorthand way of belittling or discrediting someone by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suggestng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they are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asociated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with undesirable situations.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Metaphor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A comparison that describes one thing in terms of another. Can reinforce a point without mere repetition, can create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intrest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and engage reader.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C80CA4" w:rsidRPr="00C80CA4" w:rsidRDefault="00C80CA4" w:rsidP="00C80C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1164"/>
        <w:gridCol w:w="130"/>
        <w:gridCol w:w="30"/>
        <w:gridCol w:w="66"/>
        <w:gridCol w:w="7820"/>
        <w:gridCol w:w="420"/>
      </w:tblGrid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Pun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A play on words to suggest a different meaning. Positions the reader to enjoy </w:t>
            </w:r>
            <w:proofErr w:type="gram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a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hoke</w:t>
            </w:r>
            <w:proofErr w:type="spellEnd"/>
            <w:proofErr w:type="gram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and grabs their attention.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Reason and Logic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The use of an argument developed step by step with reasoning and evidence to support each main point. Shows both viewpoints to help establish the strength of one side.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C80CA4" w:rsidRPr="00C80CA4" w:rsidRDefault="00C80CA4" w:rsidP="00C80C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1520"/>
        <w:gridCol w:w="84"/>
        <w:gridCol w:w="30"/>
        <w:gridCol w:w="66"/>
        <w:gridCol w:w="7510"/>
        <w:gridCol w:w="420"/>
      </w:tblGrid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Repitition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Repeated words,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phrases</w:t>
            </w:r>
            <w:proofErr w:type="gram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,sentence</w:t>
            </w:r>
            <w:proofErr w:type="spellEnd"/>
            <w:proofErr w:type="gram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patterns, ideas. Gives emphasis and prominence to a point, makes the reader remember this point.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Rhetorical Questions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Questions that have the answer embedded in them, often using irony. Powerful device to manipulate the reader to agree because assumes the answer is obvious.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C80CA4" w:rsidRPr="00C80CA4" w:rsidRDefault="00C80CA4" w:rsidP="00C80C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1304"/>
        <w:gridCol w:w="100"/>
        <w:gridCol w:w="30"/>
        <w:gridCol w:w="66"/>
        <w:gridCol w:w="7710"/>
        <w:gridCol w:w="420"/>
      </w:tblGrid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Sensationalise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To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exagerate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abd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over-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dramatise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an issue or point so that it assumes great importance in the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publics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mind, often evidence in headlines. Grabs the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readers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attention can invoke a sense of outrage or </w:t>
            </w:r>
            <w:proofErr w:type="spellStart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provke</w:t>
            </w:r>
            <w:proofErr w:type="spellEnd"/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an extreme response.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80CA4" w:rsidRPr="00C80CA4" w:rsidTr="00C80CA4">
        <w:trPr>
          <w:trHeight w:val="1155"/>
          <w:tblCellSpacing w:w="15" w:type="dxa"/>
        </w:trPr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Simile</w:t>
            </w:r>
          </w:p>
        </w:tc>
        <w:tc>
          <w:tcPr>
            <w:tcW w:w="0" w:type="auto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C80CA4" w:rsidRPr="00C80CA4" w:rsidRDefault="00C80CA4" w:rsidP="00C80C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80CA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One thing is likened to another using 'like' 'as... as' This clarifies and enhances an idea or situation.</w:t>
            </w:r>
          </w:p>
        </w:tc>
        <w:tc>
          <w:tcPr>
            <w:tcW w:w="375" w:type="dxa"/>
            <w:vAlign w:val="center"/>
            <w:hideMark/>
          </w:tcPr>
          <w:p w:rsidR="00C80CA4" w:rsidRPr="00C80CA4" w:rsidRDefault="00C80CA4" w:rsidP="00C8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C80CA4" w:rsidRPr="00C80CA4" w:rsidRDefault="00C80CA4" w:rsidP="00C80C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</w:pPr>
      <w:r w:rsidRPr="00C80CA4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>Created:</w:t>
      </w:r>
    </w:p>
    <w:p w:rsidR="00C80CA4" w:rsidRPr="00C80CA4" w:rsidRDefault="00C80CA4" w:rsidP="00C80CA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C80CA4">
        <w:rPr>
          <w:rFonts w:ascii="Times New Roman" w:eastAsia="Times New Roman" w:hAnsi="Times New Roman" w:cs="Times New Roman"/>
          <w:sz w:val="24"/>
          <w:szCs w:val="24"/>
          <w:lang w:eastAsia="en-AU"/>
        </w:rPr>
        <w:t>over</w:t>
      </w:r>
      <w:proofErr w:type="gramEnd"/>
      <w:r w:rsidRPr="00C80CA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3 years ago by </w:t>
      </w:r>
      <w:hyperlink r:id="rId5" w:history="1">
        <w:proofErr w:type="spellStart"/>
        <w:r w:rsidRPr="00C80C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Bronterae</w:t>
        </w:r>
        <w:proofErr w:type="spellEnd"/>
      </w:hyperlink>
    </w:p>
    <w:p w:rsidR="00C80CA4" w:rsidRPr="00C80CA4" w:rsidRDefault="00C80CA4" w:rsidP="00C80C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</w:pPr>
      <w:r w:rsidRPr="00C80CA4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 xml:space="preserve">Number of cards: </w:t>
      </w:r>
    </w:p>
    <w:p w:rsidR="00C80CA4" w:rsidRPr="00C80CA4" w:rsidRDefault="00C80CA4" w:rsidP="00C80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80CA4">
        <w:rPr>
          <w:rFonts w:ascii="Times New Roman" w:eastAsia="Times New Roman" w:hAnsi="Times New Roman" w:cs="Times New Roman"/>
          <w:sz w:val="24"/>
          <w:szCs w:val="24"/>
          <w:lang w:eastAsia="en-AU"/>
        </w:rPr>
        <w:t>24</w:t>
      </w:r>
    </w:p>
    <w:p w:rsidR="00C80CA4" w:rsidRPr="00C80CA4" w:rsidRDefault="00C80CA4" w:rsidP="00C80CA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C80CA4" w:rsidRPr="00C80CA4" w:rsidRDefault="00C80CA4" w:rsidP="00C80C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</w:pPr>
      <w:r w:rsidRPr="00C80CA4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>Tags:</w:t>
      </w:r>
    </w:p>
    <w:p w:rsidR="00C80CA4" w:rsidRPr="00C80CA4" w:rsidRDefault="00F6254A" w:rsidP="00C80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hyperlink r:id="rId6" w:history="1">
        <w:proofErr w:type="gramStart"/>
        <w:r w:rsidR="00C80CA4" w:rsidRPr="00C80C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why</w:t>
        </w:r>
        <w:proofErr w:type="gramEnd"/>
        <w:r w:rsidR="00C80CA4" w:rsidRPr="00C80C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 xml:space="preserve"> use tags on </w:t>
        </w:r>
        <w:proofErr w:type="spellStart"/>
        <w:r w:rsidR="00C80CA4" w:rsidRPr="00C80C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flashcarddb</w:t>
        </w:r>
        <w:proofErr w:type="spellEnd"/>
        <w:r w:rsidR="00C80CA4" w:rsidRPr="00C80C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?</w:t>
        </w:r>
      </w:hyperlink>
    </w:p>
    <w:p w:rsidR="00C80CA4" w:rsidRPr="00C80CA4" w:rsidRDefault="00C80CA4" w:rsidP="00C80CA4">
      <w:pPr>
        <w:spacing w:before="100" w:beforeAutospacing="1" w:after="135" w:line="336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</w:pPr>
      <w:r w:rsidRPr="00C80CA4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>Sponsor:</w:t>
      </w:r>
    </w:p>
    <w:p w:rsidR="00C80CA4" w:rsidRPr="00C80CA4" w:rsidRDefault="00C80CA4" w:rsidP="00C80CA4">
      <w:pPr>
        <w:spacing w:after="0" w:line="240" w:lineRule="auto"/>
        <w:rPr>
          <w:ins w:id="0" w:author="Unknown"/>
          <w:rFonts w:ascii="Times New Roman" w:eastAsia="Times New Roman" w:hAnsi="Times New Roman" w:cs="Times New Roman"/>
          <w:sz w:val="24"/>
          <w:szCs w:val="24"/>
          <w:lang w:eastAsia="en-AU"/>
        </w:rPr>
      </w:pPr>
      <w:ins w:id="1" w:author="Unknown"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br w:type="textWrapping" w:clear="all"/>
        </w:r>
      </w:ins>
    </w:p>
    <w:p w:rsidR="00C80CA4" w:rsidRPr="00C80CA4" w:rsidRDefault="00C80CA4" w:rsidP="00C80CA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AU"/>
        </w:rPr>
      </w:pPr>
      <w:r w:rsidRPr="00C80CA4">
        <w:rPr>
          <w:rFonts w:ascii="Arial" w:eastAsia="Times New Roman" w:hAnsi="Arial" w:cs="Arial"/>
          <w:vanish/>
          <w:sz w:val="16"/>
          <w:szCs w:val="16"/>
          <w:lang w:eastAsia="en-AU"/>
        </w:rPr>
        <w:t>Top of Form</w:t>
      </w:r>
    </w:p>
    <w:p w:rsidR="00C80CA4" w:rsidRPr="00C80CA4" w:rsidRDefault="00C80CA4" w:rsidP="00C80CA4">
      <w:pPr>
        <w:spacing w:after="0" w:line="240" w:lineRule="auto"/>
        <w:rPr>
          <w:ins w:id="2" w:author="Unknown"/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  <w:ins w:id="3" w:author="Unknown">
        <w:r w:rsidRPr="00C80CA4">
          <w:rPr>
            <w:rFonts w:ascii="Times New Roman" w:eastAsia="Times New Roman" w:hAnsi="Times New Roman" w:cs="Times New Roman"/>
            <w:b/>
            <w:bCs/>
            <w:vanish/>
            <w:sz w:val="30"/>
            <w:szCs w:val="30"/>
            <w:lang w:eastAsia="en-AU"/>
          </w:rPr>
          <w:t>Feedback</w:t>
        </w:r>
      </w:ins>
    </w:p>
    <w:p w:rsidR="00C80CA4" w:rsidRPr="00C80CA4" w:rsidRDefault="00C80CA4" w:rsidP="00C80CA4">
      <w:pPr>
        <w:spacing w:before="100" w:beforeAutospacing="1" w:after="100" w:afterAutospacing="1" w:line="240" w:lineRule="auto"/>
        <w:rPr>
          <w:ins w:id="4" w:author="Unknown"/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  <w:ins w:id="5" w:author="Unknown">
        <w:r w:rsidRPr="00C80CA4">
          <w:rPr>
            <w:rFonts w:ascii="Times New Roman" w:eastAsia="Times New Roman" w:hAnsi="Times New Roman" w:cs="Times New Roman"/>
            <w:vanish/>
            <w:sz w:val="24"/>
            <w:szCs w:val="24"/>
            <w:lang w:eastAsia="en-AU"/>
          </w:rPr>
          <w:t>Hi fans of flashcards and spaced repetition! Thank you for trying FlashcardDB.</w:t>
        </w:r>
        <w:r w:rsidRPr="00C80CA4">
          <w:rPr>
            <w:rFonts w:ascii="Times New Roman" w:eastAsia="Times New Roman" w:hAnsi="Times New Roman" w:cs="Times New Roman"/>
            <w:vanish/>
            <w:sz w:val="24"/>
            <w:szCs w:val="24"/>
            <w:lang w:eastAsia="en-AU"/>
          </w:rPr>
          <w:br/>
          <w:t>Is something not working right? Is there something that can be done better?</w:t>
        </w:r>
      </w:ins>
    </w:p>
    <w:p w:rsidR="00C80CA4" w:rsidRPr="00C80CA4" w:rsidRDefault="00C80CA4" w:rsidP="00C80CA4">
      <w:pPr>
        <w:spacing w:after="0" w:line="240" w:lineRule="auto"/>
        <w:rPr>
          <w:ins w:id="6" w:author="Unknown"/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  <w:ins w:id="7" w:author="Unknown">
        <w:r w:rsidRPr="00C80CA4">
          <w:rPr>
            <w:rFonts w:ascii="Times New Roman" w:eastAsia="Times New Roman" w:hAnsi="Times New Roman" w:cs="Times New Roman"/>
            <w:vanish/>
            <w:sz w:val="24"/>
            <w:szCs w:val="24"/>
          </w:rPr>
          <w:object w:dxaOrig="225" w:dyaOrig="2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36" type="#_x0000_t75" style="width:1in;height:18pt" o:ole="">
              <v:imagedata r:id="rId7" o:title=""/>
            </v:shape>
            <w:control r:id="rId8" w:name="DefaultOcxName" w:shapeid="_x0000_i1036"/>
          </w:object>
        </w:r>
        <w:r w:rsidRPr="00C80CA4">
          <w:rPr>
            <w:rFonts w:ascii="Times New Roman" w:eastAsia="Times New Roman" w:hAnsi="Times New Roman" w:cs="Times New Roman"/>
            <w:vanish/>
            <w:sz w:val="24"/>
            <w:szCs w:val="24"/>
          </w:rPr>
          <w:object w:dxaOrig="225" w:dyaOrig="225">
            <v:shape id="_x0000_i1039" type="#_x0000_t75" style="width:1in;height:18pt" o:ole="">
              <v:imagedata r:id="rId9" o:title=""/>
            </v:shape>
            <w:control r:id="rId10" w:name="DefaultOcxName1" w:shapeid="_x0000_i1039"/>
          </w:object>
        </w:r>
      </w:ins>
    </w:p>
    <w:p w:rsidR="00C80CA4" w:rsidRPr="00C80CA4" w:rsidRDefault="00C80CA4" w:rsidP="00C80CA4">
      <w:pPr>
        <w:spacing w:before="100" w:beforeAutospacing="1" w:after="100" w:afterAutospacing="1" w:line="240" w:lineRule="auto"/>
        <w:rPr>
          <w:ins w:id="8" w:author="Unknown"/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  <w:ins w:id="9" w:author="Unknown">
        <w:r w:rsidRPr="00C80CA4">
          <w:rPr>
            <w:rFonts w:ascii="Times New Roman" w:eastAsia="Times New Roman" w:hAnsi="Times New Roman" w:cs="Times New Roman"/>
            <w:vanish/>
            <w:sz w:val="24"/>
            <w:szCs w:val="24"/>
            <w:lang w:eastAsia="en-AU"/>
          </w:rPr>
          <w:t>Let us know what you think:</w:t>
        </w:r>
        <w:r w:rsidRPr="00C80CA4">
          <w:rPr>
            <w:rFonts w:ascii="Times New Roman" w:eastAsia="Times New Roman" w:hAnsi="Times New Roman" w:cs="Times New Roman"/>
            <w:vanish/>
            <w:sz w:val="24"/>
            <w:szCs w:val="24"/>
            <w:lang w:eastAsia="en-AU"/>
          </w:rPr>
          <w:br/>
        </w:r>
        <w:r w:rsidRPr="00C80CA4">
          <w:rPr>
            <w:rFonts w:ascii="Times New Roman" w:eastAsia="Times New Roman" w:hAnsi="Times New Roman" w:cs="Times New Roman"/>
            <w:vanish/>
            <w:sz w:val="24"/>
            <w:szCs w:val="24"/>
          </w:rPr>
          <w:object w:dxaOrig="225" w:dyaOrig="225">
            <v:shape id="_x0000_i1043" type="#_x0000_t75" style="width:192.6pt;height:71.4pt" o:ole="">
              <v:imagedata r:id="rId11" o:title=""/>
            </v:shape>
            <w:control r:id="rId12" w:name="DefaultOcxName2" w:shapeid="_x0000_i1043"/>
          </w:object>
        </w:r>
      </w:ins>
    </w:p>
    <w:p w:rsidR="00C80CA4" w:rsidRPr="00C80CA4" w:rsidRDefault="00C80CA4" w:rsidP="00C80CA4">
      <w:pPr>
        <w:spacing w:after="0" w:line="240" w:lineRule="auto"/>
        <w:rPr>
          <w:ins w:id="10" w:author="Unknown"/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  <w:ins w:id="11" w:author="Unknown">
        <w:r w:rsidRPr="00C80CA4">
          <w:rPr>
            <w:rFonts w:ascii="Times New Roman" w:eastAsia="Times New Roman" w:hAnsi="Times New Roman" w:cs="Times New Roman"/>
            <w:vanish/>
            <w:sz w:val="24"/>
            <w:szCs w:val="24"/>
          </w:rPr>
          <w:object w:dxaOrig="225" w:dyaOrig="225">
            <v:shape id="_x0000_i1046" type="#_x0000_t75" style="width:60.6pt;height:18pt" o:ole="">
              <v:imagedata r:id="rId13" o:title=""/>
            </v:shape>
            <w:control r:id="rId14" w:name="DefaultOcxName3" w:shapeid="_x0000_i1046"/>
          </w:object>
        </w:r>
      </w:ins>
    </w:p>
    <w:p w:rsidR="00C80CA4" w:rsidRPr="00C80CA4" w:rsidRDefault="00C80CA4" w:rsidP="00C80CA4">
      <w:pPr>
        <w:spacing w:before="100" w:beforeAutospacing="1" w:after="100" w:afterAutospacing="1" w:line="240" w:lineRule="auto"/>
        <w:rPr>
          <w:ins w:id="12" w:author="Unknown"/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  <w:ins w:id="13" w:author="Unknown">
        <w:r w:rsidRPr="00C80CA4">
          <w:rPr>
            <w:rFonts w:ascii="Times New Roman" w:eastAsia="Times New Roman" w:hAnsi="Times New Roman" w:cs="Times New Roman"/>
            <w:vanish/>
            <w:sz w:val="24"/>
            <w:szCs w:val="24"/>
          </w:rPr>
          <w:object w:dxaOrig="225" w:dyaOrig="225">
            <v:shape id="_x0000_i1049" type="#_x0000_t75" style="width:67.8pt;height:22.8pt" o:ole="">
              <v:imagedata r:id="rId15" o:title=""/>
            </v:shape>
            <w:control r:id="rId16" w:name="DefaultOcxName4" w:shapeid="_x0000_i1049"/>
          </w:object>
        </w:r>
        <w:r w:rsidRPr="00C80CA4">
          <w:rPr>
            <w:rFonts w:ascii="Times New Roman" w:eastAsia="Times New Roman" w:hAnsi="Times New Roman" w:cs="Times New Roman"/>
            <w:vanish/>
            <w:sz w:val="20"/>
            <w:szCs w:val="20"/>
            <w:lang w:eastAsia="en-AU"/>
          </w:rPr>
          <w:t xml:space="preserve">or </w:t>
        </w:r>
        <w:r w:rsidRPr="00C80CA4">
          <w:rPr>
            <w:rFonts w:ascii="Times New Roman" w:eastAsia="Times New Roman" w:hAnsi="Times New Roman" w:cs="Times New Roman"/>
            <w:vanish/>
            <w:sz w:val="24"/>
            <w:szCs w:val="24"/>
            <w:lang w:eastAsia="en-AU"/>
          </w:rPr>
          <w:fldChar w:fldCharType="begin"/>
        </w:r>
        <w:r w:rsidRPr="00C80CA4">
          <w:rPr>
            <w:rFonts w:ascii="Times New Roman" w:eastAsia="Times New Roman" w:hAnsi="Times New Roman" w:cs="Times New Roman"/>
            <w:vanish/>
            <w:sz w:val="24"/>
            <w:szCs w:val="24"/>
            <w:lang w:eastAsia="en-AU"/>
          </w:rPr>
          <w:instrText xml:space="preserve"> HYPERLINK "http://flashcarddb.com/cardset/9837-english-persuasive-techniques-flashcards" </w:instrText>
        </w:r>
        <w:r w:rsidRPr="00C80CA4">
          <w:rPr>
            <w:rFonts w:ascii="Times New Roman" w:eastAsia="Times New Roman" w:hAnsi="Times New Roman" w:cs="Times New Roman"/>
            <w:vanish/>
            <w:sz w:val="24"/>
            <w:szCs w:val="24"/>
            <w:lang w:eastAsia="en-AU"/>
          </w:rPr>
          <w:fldChar w:fldCharType="separate"/>
        </w:r>
        <w:r w:rsidRPr="00C80CA4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en-AU"/>
          </w:rPr>
          <w:t>cancel</w:t>
        </w:r>
        <w:r w:rsidRPr="00C80CA4">
          <w:rPr>
            <w:rFonts w:ascii="Times New Roman" w:eastAsia="Times New Roman" w:hAnsi="Times New Roman" w:cs="Times New Roman"/>
            <w:vanish/>
            <w:sz w:val="24"/>
            <w:szCs w:val="24"/>
            <w:lang w:eastAsia="en-AU"/>
          </w:rPr>
          <w:fldChar w:fldCharType="end"/>
        </w:r>
      </w:ins>
    </w:p>
    <w:p w:rsidR="00C80CA4" w:rsidRPr="00C80CA4" w:rsidRDefault="00C80CA4" w:rsidP="00C80CA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AU"/>
        </w:rPr>
      </w:pPr>
      <w:r w:rsidRPr="00C80CA4">
        <w:rPr>
          <w:rFonts w:ascii="Arial" w:eastAsia="Times New Roman" w:hAnsi="Arial" w:cs="Arial"/>
          <w:vanish/>
          <w:sz w:val="16"/>
          <w:szCs w:val="16"/>
          <w:lang w:eastAsia="en-AU"/>
        </w:rPr>
        <w:t>Bottom of Form</w:t>
      </w:r>
    </w:p>
    <w:p w:rsidR="00C80CA4" w:rsidRPr="00C80CA4" w:rsidRDefault="00C80CA4" w:rsidP="00C80CA4">
      <w:pPr>
        <w:spacing w:after="0" w:line="240" w:lineRule="auto"/>
        <w:rPr>
          <w:ins w:id="14" w:author="Unknown"/>
          <w:rFonts w:ascii="Times New Roman" w:eastAsia="Times New Roman" w:hAnsi="Times New Roman" w:cs="Times New Roman"/>
          <w:sz w:val="24"/>
          <w:szCs w:val="24"/>
          <w:lang w:eastAsia="en-AU"/>
        </w:rPr>
      </w:pPr>
      <w:ins w:id="15" w:author="Unknown">
        <w:r w:rsidRPr="00C80CA4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n-AU"/>
          </w:rPr>
          <w:t>© FLASHCARDDB.COM</w:t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t xml:space="preserve"> </w:t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fldChar w:fldCharType="begin"/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instrText xml:space="preserve"> HYPERLINK "http://twitter.com/flashcarddb%20" \t "_blank" </w:instrText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fldChar w:fldCharType="separate"/>
        </w:r>
        <w:r w:rsidRPr="00C80C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Twitter</w:t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fldChar w:fldCharType="end"/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t xml:space="preserve"> | </w:t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fldChar w:fldCharType="begin"/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instrText xml:space="preserve"> HYPERLINK "http://flashcarddb.com/tos" </w:instrText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fldChar w:fldCharType="separate"/>
        </w:r>
        <w:r w:rsidRPr="00C80C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Terms of Service</w:t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fldChar w:fldCharType="end"/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t xml:space="preserve"> | </w:t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fldChar w:fldCharType="begin"/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instrText xml:space="preserve"> HYPERLINK "http://flashcarddb.com/privacy" </w:instrText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fldChar w:fldCharType="separate"/>
        </w:r>
        <w:r w:rsidRPr="00C80C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Privacy</w:t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fldChar w:fldCharType="end"/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t xml:space="preserve"> | </w:t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fldChar w:fldCharType="begin"/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instrText xml:space="preserve"> HYPERLINK "http://flashcarddb.com/about" </w:instrText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fldChar w:fldCharType="separate"/>
        </w:r>
        <w:r w:rsidRPr="00C80C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About</w:t>
        </w:r>
        <w:r w:rsidRPr="00C80CA4">
          <w:rPr>
            <w:rFonts w:ascii="Times New Roman" w:eastAsia="Times New Roman" w:hAnsi="Times New Roman" w:cs="Times New Roman"/>
            <w:sz w:val="24"/>
            <w:szCs w:val="24"/>
            <w:lang w:eastAsia="en-AU"/>
          </w:rPr>
          <w:fldChar w:fldCharType="end"/>
        </w:r>
      </w:ins>
    </w:p>
    <w:p w:rsidR="00E5491D" w:rsidRDefault="00E5491D"/>
    <w:p w:rsidR="00C80CA4" w:rsidRDefault="00C80CA4"/>
    <w:p w:rsidR="00C80CA4" w:rsidRDefault="00C80CA4">
      <w:bookmarkStart w:id="16" w:name="_GoBack"/>
    </w:p>
    <w:bookmarkEnd w:id="16"/>
    <w:p w:rsidR="00C80CA4" w:rsidRDefault="00F6254A">
      <w:r>
        <w:fldChar w:fldCharType="begin"/>
      </w:r>
      <w:r>
        <w:instrText xml:space="preserve"> HYPERLINK "http://flashcarddb.com/cardset/9837-english-persuasive-techniques-flashcards" </w:instrText>
      </w:r>
      <w:r>
        <w:fldChar w:fldCharType="separate"/>
      </w:r>
      <w:r w:rsidR="00C80CA4" w:rsidRPr="00FC5037">
        <w:rPr>
          <w:rStyle w:val="Hyperlink"/>
        </w:rPr>
        <w:t>http://flashcarddb.com/cardset/9837-english-persuasive-techniques-flashcards</w:t>
      </w:r>
      <w:r>
        <w:rPr>
          <w:rStyle w:val="Hyperlink"/>
        </w:rPr>
        <w:fldChar w:fldCharType="end"/>
      </w:r>
    </w:p>
    <w:p w:rsidR="00C80CA4" w:rsidRDefault="00C80CA4"/>
    <w:p w:rsidR="00C80CA4" w:rsidRDefault="00C80CA4">
      <w:r>
        <w:t>(Go to the above website to print off a direct copy of the flashcards)</w:t>
      </w:r>
    </w:p>
    <w:sectPr w:rsidR="00C80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CA4"/>
    <w:rsid w:val="00C80CA4"/>
    <w:rsid w:val="00E5491D"/>
    <w:rsid w:val="00F6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0CA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254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0CA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25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7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3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52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13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94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321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516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78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39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71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75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458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909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86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491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9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0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1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8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ontrol" Target="activeX/activeX5.xml"/><Relationship Id="rId1" Type="http://schemas.openxmlformats.org/officeDocument/2006/relationships/styles" Target="styles.xml"/><Relationship Id="rId6" Type="http://schemas.openxmlformats.org/officeDocument/2006/relationships/hyperlink" Target="http://flashcarddb.com/blog/3-tags-on-flashcarddb" TargetMode="External"/><Relationship Id="rId11" Type="http://schemas.openxmlformats.org/officeDocument/2006/relationships/image" Target="media/image3.wmf"/><Relationship Id="rId5" Type="http://schemas.openxmlformats.org/officeDocument/2006/relationships/hyperlink" Target="http://flashcarddb.com/Bronterae" TargetMode="External"/><Relationship Id="rId15" Type="http://schemas.openxmlformats.org/officeDocument/2006/relationships/image" Target="media/image5.wmf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1014</Words>
  <Characters>4314</Characters>
  <Application>Microsoft Office Word</Application>
  <DocSecurity>4</DocSecurity>
  <Lines>67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Simic</dc:creator>
  <cp:lastModifiedBy>GRAHAM-PROWSE, Felicity(GRA)</cp:lastModifiedBy>
  <cp:revision>2</cp:revision>
  <dcterms:created xsi:type="dcterms:W3CDTF">2012-05-15T12:16:00Z</dcterms:created>
  <dcterms:modified xsi:type="dcterms:W3CDTF">2012-05-15T12:16:00Z</dcterms:modified>
</cp:coreProperties>
</file>